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3572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2427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0EFE27" w14:textId="552F3BC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5143">
        <w:rPr>
          <w:rFonts w:ascii="Corbel" w:hAnsi="Corbel"/>
          <w:b/>
          <w:smallCaps/>
          <w:sz w:val="24"/>
          <w:szCs w:val="24"/>
        </w:rPr>
        <w:t>20</w:t>
      </w:r>
      <w:r w:rsidR="00E0230E">
        <w:rPr>
          <w:rFonts w:ascii="Corbel" w:hAnsi="Corbel"/>
          <w:b/>
          <w:smallCaps/>
          <w:sz w:val="24"/>
          <w:szCs w:val="24"/>
        </w:rPr>
        <w:t>19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E0230E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339108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F3B2C1B" w14:textId="3381ADC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2D51">
        <w:rPr>
          <w:rFonts w:ascii="Corbel" w:hAnsi="Corbel"/>
          <w:sz w:val="20"/>
          <w:szCs w:val="20"/>
        </w:rPr>
        <w:t>ok akademicki   20</w:t>
      </w:r>
      <w:r w:rsidR="00E0230E">
        <w:rPr>
          <w:rFonts w:ascii="Corbel" w:hAnsi="Corbel"/>
          <w:sz w:val="20"/>
          <w:szCs w:val="20"/>
        </w:rPr>
        <w:t>19</w:t>
      </w:r>
      <w:r w:rsidR="00E42D51">
        <w:rPr>
          <w:rFonts w:ascii="Corbel" w:hAnsi="Corbel"/>
          <w:sz w:val="20"/>
          <w:szCs w:val="20"/>
        </w:rPr>
        <w:t>/202</w:t>
      </w:r>
      <w:r w:rsidR="00E0230E">
        <w:rPr>
          <w:rFonts w:ascii="Corbel" w:hAnsi="Corbel"/>
          <w:sz w:val="20"/>
          <w:szCs w:val="20"/>
        </w:rPr>
        <w:t>0</w:t>
      </w:r>
    </w:p>
    <w:p w14:paraId="7C1802B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2C15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6BCFC" w14:textId="77777777" w:rsidTr="00B819C8">
        <w:tc>
          <w:tcPr>
            <w:tcW w:w="2694" w:type="dxa"/>
            <w:vAlign w:val="center"/>
          </w:tcPr>
          <w:p w14:paraId="7652B0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395D22" w14:textId="77777777" w:rsidR="0085747A" w:rsidRPr="009C54AE" w:rsidRDefault="000B3A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s</w:t>
            </w:r>
            <w:r w:rsidR="009C2DD9">
              <w:rPr>
                <w:rFonts w:ascii="Corbel" w:hAnsi="Corbel"/>
                <w:b w:val="0"/>
                <w:sz w:val="24"/>
                <w:szCs w:val="24"/>
              </w:rPr>
              <w:t>tatystyk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C8D702A" w14:textId="77777777" w:rsidTr="00B819C8">
        <w:tc>
          <w:tcPr>
            <w:tcW w:w="2694" w:type="dxa"/>
            <w:vAlign w:val="center"/>
          </w:tcPr>
          <w:p w14:paraId="097D15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A9A0E0" w14:textId="39A561E8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D25B1">
              <w:rPr>
                <w:rFonts w:ascii="Corbel" w:hAnsi="Corbel"/>
                <w:b w:val="0"/>
                <w:sz w:val="24"/>
                <w:szCs w:val="24"/>
              </w:rPr>
              <w:t>1S[2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982C1A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356EB259" w14:textId="77777777" w:rsidTr="00B819C8">
        <w:tc>
          <w:tcPr>
            <w:tcW w:w="2694" w:type="dxa"/>
            <w:vAlign w:val="center"/>
          </w:tcPr>
          <w:p w14:paraId="0914DD5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7C239B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6AFC83" w14:textId="77777777" w:rsidTr="00B819C8">
        <w:tc>
          <w:tcPr>
            <w:tcW w:w="2694" w:type="dxa"/>
            <w:vAlign w:val="center"/>
          </w:tcPr>
          <w:p w14:paraId="72BCC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1C3D5D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10A537E" w14:textId="77777777" w:rsidTr="00B819C8">
        <w:tc>
          <w:tcPr>
            <w:tcW w:w="2694" w:type="dxa"/>
            <w:vAlign w:val="center"/>
          </w:tcPr>
          <w:p w14:paraId="316624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9BC611" w14:textId="77777777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539CE43" w14:textId="77777777" w:rsidTr="00B819C8">
        <w:tc>
          <w:tcPr>
            <w:tcW w:w="2694" w:type="dxa"/>
            <w:vAlign w:val="center"/>
          </w:tcPr>
          <w:p w14:paraId="5431D0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0692C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29B3B8E" w14:textId="77777777" w:rsidTr="00B819C8">
        <w:tc>
          <w:tcPr>
            <w:tcW w:w="2694" w:type="dxa"/>
            <w:vAlign w:val="center"/>
          </w:tcPr>
          <w:p w14:paraId="65AA9E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8AD85C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A35234D" w14:textId="77777777" w:rsidTr="00B819C8">
        <w:tc>
          <w:tcPr>
            <w:tcW w:w="2694" w:type="dxa"/>
            <w:vAlign w:val="center"/>
          </w:tcPr>
          <w:p w14:paraId="084893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46B25A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8DDA45B" w14:textId="77777777" w:rsidTr="00B819C8">
        <w:tc>
          <w:tcPr>
            <w:tcW w:w="2694" w:type="dxa"/>
            <w:vAlign w:val="center"/>
          </w:tcPr>
          <w:p w14:paraId="53981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AE0AB6" w14:textId="77777777" w:rsidR="0085747A" w:rsidRPr="009C54AE" w:rsidRDefault="009C2DD9" w:rsidP="009C2D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438AD4A" w14:textId="77777777" w:rsidTr="00B819C8">
        <w:tc>
          <w:tcPr>
            <w:tcW w:w="2694" w:type="dxa"/>
            <w:vAlign w:val="center"/>
          </w:tcPr>
          <w:p w14:paraId="19F738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49546D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68C3D" w14:textId="77777777" w:rsidTr="00B819C8">
        <w:tc>
          <w:tcPr>
            <w:tcW w:w="2694" w:type="dxa"/>
            <w:vAlign w:val="center"/>
          </w:tcPr>
          <w:p w14:paraId="6D5CEB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D534C7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6FE51B9" w14:textId="77777777" w:rsidTr="00B819C8">
        <w:tc>
          <w:tcPr>
            <w:tcW w:w="2694" w:type="dxa"/>
            <w:vAlign w:val="center"/>
          </w:tcPr>
          <w:p w14:paraId="494EC0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454F4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00D5B38A" w14:textId="77777777" w:rsidTr="00B819C8">
        <w:tc>
          <w:tcPr>
            <w:tcW w:w="2694" w:type="dxa"/>
            <w:vAlign w:val="center"/>
          </w:tcPr>
          <w:p w14:paraId="3591E9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AEC55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21555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0B6C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4768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FD6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FFD4B0" w14:textId="77777777" w:rsidTr="00982C1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98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E0EBA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84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1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CF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A9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29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47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7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D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CB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14E29C" w14:textId="77777777" w:rsidTr="00982C1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6438" w14:textId="77777777" w:rsidR="00015B8F" w:rsidRPr="009C54AE" w:rsidRDefault="009C2D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6A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2B07" w14:textId="254E3C2B" w:rsidR="00015B8F" w:rsidRPr="009C54AE" w:rsidRDefault="00015B8F" w:rsidP="008555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A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6375" w14:textId="1D9D2B52" w:rsidR="00015B8F" w:rsidRPr="009C54AE" w:rsidRDefault="000262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5D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CF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2D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04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66BB" w14:textId="77777777" w:rsidR="00015B8F" w:rsidRPr="009C54AE" w:rsidRDefault="008555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40B10C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8F0C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DEF6B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ABCC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5C98">
        <w:rPr>
          <w:rFonts w:ascii="MS Gothic" w:eastAsia="MS Gothic" w:hAnsi="MS Gothic" w:cs="MS Gothic" w:hint="eastAsia"/>
          <w:b w:val="0"/>
          <w:strike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D06A2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84D0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456DF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98414B" w14:textId="77777777" w:rsidR="009C54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8C5C98">
        <w:rPr>
          <w:rFonts w:ascii="Corbel" w:hAnsi="Corbel"/>
          <w:b w:val="0"/>
          <w:szCs w:val="24"/>
        </w:rPr>
        <w:t>zaliczenie z oceną</w:t>
      </w:r>
    </w:p>
    <w:p w14:paraId="700DCCA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1573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117247" w14:textId="77777777" w:rsidTr="00745302">
        <w:tc>
          <w:tcPr>
            <w:tcW w:w="9670" w:type="dxa"/>
          </w:tcPr>
          <w:p w14:paraId="032CDC70" w14:textId="77777777" w:rsidR="0085747A" w:rsidRPr="009C54AE" w:rsidRDefault="0085555B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 na poziomie szkoły średniej</w:t>
            </w:r>
          </w:p>
        </w:tc>
      </w:tr>
    </w:tbl>
    <w:p w14:paraId="1759F3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DE46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33D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5CE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FB723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555B" w:rsidRPr="009C54AE" w14:paraId="409C03B4" w14:textId="77777777" w:rsidTr="00C121BE">
        <w:tc>
          <w:tcPr>
            <w:tcW w:w="851" w:type="dxa"/>
            <w:vAlign w:val="center"/>
          </w:tcPr>
          <w:p w14:paraId="125AC344" w14:textId="77777777" w:rsidR="0085555B" w:rsidRPr="009C54AE" w:rsidRDefault="0085555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F01BC27" w14:textId="77777777" w:rsidR="0085555B" w:rsidRPr="0085555B" w:rsidRDefault="0085555B" w:rsidP="00FF12EF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praktycznych umiejętności zastosowania arkusza kalkulacyjnego w celu przetwarzania danych statystycznych oraz analizy uzyskanych danych.</w:t>
            </w:r>
          </w:p>
        </w:tc>
      </w:tr>
      <w:tr w:rsidR="0085555B" w:rsidRPr="009C54AE" w14:paraId="65F8910C" w14:textId="77777777" w:rsidTr="00C121BE">
        <w:tc>
          <w:tcPr>
            <w:tcW w:w="851" w:type="dxa"/>
            <w:vAlign w:val="center"/>
          </w:tcPr>
          <w:p w14:paraId="3C46DA92" w14:textId="77777777" w:rsidR="0085555B" w:rsidRPr="009C54AE" w:rsidRDefault="008555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53BE623" w14:textId="77777777" w:rsidR="0085555B" w:rsidRPr="0085555B" w:rsidRDefault="0085555B" w:rsidP="00FF12EF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umiejętności poszukiwania danych statystycznych z ogólnodostępnych źródeł internetowych na potrzeby prowadzenia analiz z zakresu pomocy społecznej (pracy socjalnej)</w:t>
            </w:r>
          </w:p>
        </w:tc>
      </w:tr>
    </w:tbl>
    <w:p w14:paraId="0BE16C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0771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A3822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128CC46" w14:textId="77777777" w:rsidTr="0071620A">
        <w:tc>
          <w:tcPr>
            <w:tcW w:w="1701" w:type="dxa"/>
            <w:vAlign w:val="center"/>
          </w:tcPr>
          <w:p w14:paraId="65C5F7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6BD6C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F13F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6548E" w14:textId="77777777" w:rsidTr="005E6E85">
        <w:tc>
          <w:tcPr>
            <w:tcW w:w="1701" w:type="dxa"/>
          </w:tcPr>
          <w:p w14:paraId="25317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288F59" w14:textId="77777777" w:rsidR="0085747A" w:rsidRPr="009C54AE" w:rsidRDefault="00415049" w:rsidP="00F45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organizować i agregować dane niezbędne do analiz w pracy socjalnej</w:t>
            </w:r>
          </w:p>
        </w:tc>
        <w:tc>
          <w:tcPr>
            <w:tcW w:w="1873" w:type="dxa"/>
          </w:tcPr>
          <w:p w14:paraId="30103CB9" w14:textId="4900A02C" w:rsidR="0085747A" w:rsidRPr="009C54AE" w:rsidRDefault="00F4521E" w:rsidP="00855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14:paraId="16CFA77D" w14:textId="77777777" w:rsidTr="005E6E85">
        <w:tc>
          <w:tcPr>
            <w:tcW w:w="1701" w:type="dxa"/>
          </w:tcPr>
          <w:p w14:paraId="7A16B3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E320C0" w14:textId="77777777" w:rsidR="0085747A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4B6C5A43" w14:textId="7BA5DD10"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6D1CC290" w14:textId="77777777" w:rsidTr="005E6E85">
        <w:tc>
          <w:tcPr>
            <w:tcW w:w="1701" w:type="dxa"/>
          </w:tcPr>
          <w:p w14:paraId="37593682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8CF9BB" w14:textId="77777777" w:rsidR="0085747A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Potrafi przewidywać zjawiska społeczne z wykorzystaniem metod socjologicznych</w:t>
            </w:r>
          </w:p>
        </w:tc>
        <w:tc>
          <w:tcPr>
            <w:tcW w:w="1873" w:type="dxa"/>
          </w:tcPr>
          <w:p w14:paraId="5F557956" w14:textId="23DF8D34"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036104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3E0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C6CA5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4E0DC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42CE3" w14:textId="77777777" w:rsidTr="00982C1A">
        <w:tc>
          <w:tcPr>
            <w:tcW w:w="9520" w:type="dxa"/>
          </w:tcPr>
          <w:p w14:paraId="11745E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20F0C7AB" w14:textId="77777777" w:rsidTr="00982C1A">
        <w:tc>
          <w:tcPr>
            <w:tcW w:w="9520" w:type="dxa"/>
          </w:tcPr>
          <w:p w14:paraId="104ACEEB" w14:textId="77777777" w:rsidR="00ED25B1" w:rsidRPr="00ED25B1" w:rsidRDefault="00ED25B1" w:rsidP="0052791B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2DE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D7F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B1E8D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F3AFAA" w14:textId="77777777" w:rsidTr="00923D7D">
        <w:tc>
          <w:tcPr>
            <w:tcW w:w="9639" w:type="dxa"/>
          </w:tcPr>
          <w:p w14:paraId="193F35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5049" w:rsidRPr="009C54AE" w14:paraId="448DFF6F" w14:textId="77777777" w:rsidTr="00923D7D">
        <w:tc>
          <w:tcPr>
            <w:tcW w:w="9639" w:type="dxa"/>
          </w:tcPr>
          <w:p w14:paraId="27A6C987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Wprowadzenie do statystyki</w:t>
            </w:r>
          </w:p>
        </w:tc>
      </w:tr>
      <w:tr w:rsidR="00415049" w:rsidRPr="009C54AE" w14:paraId="3D08B5EA" w14:textId="77777777" w:rsidTr="00923D7D">
        <w:tc>
          <w:tcPr>
            <w:tcW w:w="9639" w:type="dxa"/>
          </w:tcPr>
          <w:p w14:paraId="168D126E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Internetowe źródła informacji statystycznych</w:t>
            </w:r>
          </w:p>
        </w:tc>
      </w:tr>
      <w:tr w:rsidR="00415049" w:rsidRPr="009C54AE" w14:paraId="7E3864F2" w14:textId="77777777" w:rsidTr="00923D7D">
        <w:tc>
          <w:tcPr>
            <w:tcW w:w="9639" w:type="dxa"/>
          </w:tcPr>
          <w:p w14:paraId="1237B571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Zastosowanie Excela w statystyce</w:t>
            </w:r>
          </w:p>
        </w:tc>
      </w:tr>
      <w:tr w:rsidR="00415049" w:rsidRPr="009C54AE" w14:paraId="258838DF" w14:textId="77777777" w:rsidTr="00923D7D">
        <w:tc>
          <w:tcPr>
            <w:tcW w:w="9639" w:type="dxa"/>
          </w:tcPr>
          <w:p w14:paraId="5485A142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struktury zbiorowości</w:t>
            </w:r>
          </w:p>
        </w:tc>
      </w:tr>
      <w:tr w:rsidR="00415049" w:rsidRPr="009C54AE" w14:paraId="24FF46D1" w14:textId="77777777" w:rsidTr="00923D7D">
        <w:tc>
          <w:tcPr>
            <w:tcW w:w="9639" w:type="dxa"/>
          </w:tcPr>
          <w:p w14:paraId="75FA78F5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współzależności zjawisk</w:t>
            </w:r>
          </w:p>
        </w:tc>
      </w:tr>
    </w:tbl>
    <w:p w14:paraId="704C8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836A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9D82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C0BF3" w14:textId="477EA37A" w:rsidR="00E960BB" w:rsidRPr="00982C1A" w:rsidDel="00231BF6" w:rsidRDefault="00415049" w:rsidP="00982C1A">
      <w:pPr>
        <w:pStyle w:val="Punktygwne"/>
        <w:spacing w:before="0" w:after="0"/>
        <w:rPr>
          <w:del w:id="0" w:author="Dell" w:date="2020-10-21T12:16:00Z"/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D25B1">
        <w:rPr>
          <w:rFonts w:ascii="Corbel" w:hAnsi="Corbel"/>
          <w:b w:val="0"/>
          <w:smallCaps w:val="0"/>
          <w:szCs w:val="24"/>
        </w:rPr>
        <w:t>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14:paraId="1AB349D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255BE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49F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AB2D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FDC3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39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972D3E" w14:textId="77777777" w:rsidTr="00C05F44">
        <w:tc>
          <w:tcPr>
            <w:tcW w:w="1985" w:type="dxa"/>
            <w:vAlign w:val="center"/>
          </w:tcPr>
          <w:p w14:paraId="7D0AD44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7E93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E6571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A76D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12AD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E008084" w14:textId="77777777" w:rsidTr="00C05F44">
        <w:tc>
          <w:tcPr>
            <w:tcW w:w="1985" w:type="dxa"/>
          </w:tcPr>
          <w:p w14:paraId="23AF75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D32B86D" w14:textId="77777777" w:rsidR="0085747A" w:rsidRPr="00FD0879" w:rsidRDefault="00415049" w:rsidP="00415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DD9F7B4" w14:textId="77777777" w:rsidR="0085747A" w:rsidRPr="009C54AE" w:rsidRDefault="00415049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14:paraId="462E9F3B" w14:textId="77777777" w:rsidTr="00C05F44">
        <w:tc>
          <w:tcPr>
            <w:tcW w:w="1985" w:type="dxa"/>
          </w:tcPr>
          <w:p w14:paraId="244F36C6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F51649" w14:textId="77777777" w:rsidR="00522ADC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E64A585" w14:textId="77777777" w:rsidR="00522ADC" w:rsidRPr="00522ADC" w:rsidRDefault="00DE5658" w:rsidP="00522A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14:paraId="3C957AAF" w14:textId="77777777" w:rsidTr="00C05F44">
        <w:tc>
          <w:tcPr>
            <w:tcW w:w="1985" w:type="dxa"/>
          </w:tcPr>
          <w:p w14:paraId="059F71F4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0E3571C" w14:textId="77777777" w:rsidR="00522ADC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C91B33A" w14:textId="77777777" w:rsidR="00522ADC" w:rsidRPr="00522ADC" w:rsidRDefault="00DE565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9051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8FE7B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B8FE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420B6" w14:textId="77777777" w:rsidTr="00923D7D">
        <w:tc>
          <w:tcPr>
            <w:tcW w:w="9670" w:type="dxa"/>
          </w:tcPr>
          <w:p w14:paraId="47006088" w14:textId="77777777" w:rsidR="0085747A" w:rsidRPr="009C54AE" w:rsidRDefault="00415049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szCs w:val="24"/>
              </w:rPr>
              <w:t>Zaliczenie pisemne z praktycznej umiejętności posługiwania się arkuszem kalkulacyjnym – rozwiązywanie zadań za pomocą arkusza kalkulacyjnego Programu Office</w:t>
            </w:r>
          </w:p>
        </w:tc>
      </w:tr>
    </w:tbl>
    <w:p w14:paraId="0BE7E8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C0A66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BDB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23840A" w14:textId="77777777" w:rsidTr="003E1941">
        <w:tc>
          <w:tcPr>
            <w:tcW w:w="4962" w:type="dxa"/>
            <w:vAlign w:val="center"/>
          </w:tcPr>
          <w:p w14:paraId="28A8B9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F2D6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C56FF6" w14:textId="77777777" w:rsidTr="00923D7D">
        <w:tc>
          <w:tcPr>
            <w:tcW w:w="4962" w:type="dxa"/>
          </w:tcPr>
          <w:p w14:paraId="138D6C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3993650" w14:textId="77777777"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D7A29EE" w14:textId="77777777" w:rsidTr="00923D7D">
        <w:tc>
          <w:tcPr>
            <w:tcW w:w="4962" w:type="dxa"/>
          </w:tcPr>
          <w:p w14:paraId="0C64DC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5D94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154EBA" w14:textId="77777777" w:rsidR="00C61DC5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137F30C" w14:textId="77777777" w:rsidTr="00923D7D">
        <w:tc>
          <w:tcPr>
            <w:tcW w:w="4962" w:type="dxa"/>
          </w:tcPr>
          <w:p w14:paraId="52A7930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1C098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4AB786E" w14:textId="77777777" w:rsidR="00C61DC5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F52F33B" w14:textId="77777777" w:rsidTr="00923D7D">
        <w:tc>
          <w:tcPr>
            <w:tcW w:w="4962" w:type="dxa"/>
          </w:tcPr>
          <w:p w14:paraId="6A73F11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F50879" w14:textId="77777777"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5B96023E" w14:textId="77777777" w:rsidTr="00923D7D">
        <w:tc>
          <w:tcPr>
            <w:tcW w:w="4962" w:type="dxa"/>
          </w:tcPr>
          <w:p w14:paraId="0C4A00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F71965" w14:textId="77777777"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4E0FA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F556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5E9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AB7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2AC93F" w14:textId="77777777" w:rsidTr="0071620A">
        <w:trPr>
          <w:trHeight w:val="397"/>
        </w:trPr>
        <w:tc>
          <w:tcPr>
            <w:tcW w:w="3544" w:type="dxa"/>
          </w:tcPr>
          <w:p w14:paraId="1D1CBF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D81F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3A9A65D" w14:textId="77777777" w:rsidTr="0071620A">
        <w:trPr>
          <w:trHeight w:val="397"/>
        </w:trPr>
        <w:tc>
          <w:tcPr>
            <w:tcW w:w="3544" w:type="dxa"/>
          </w:tcPr>
          <w:p w14:paraId="4C776C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7EB3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27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FEBC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4A55C4D" w14:textId="77777777" w:rsidR="0085747A" w:rsidRPr="009C54AE" w:rsidRDefault="0085747A" w:rsidP="000B6D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B6D3D" w:rsidRPr="009C54AE" w14:paraId="3C2EB36C" w14:textId="77777777" w:rsidTr="009C205A">
        <w:trPr>
          <w:trHeight w:val="397"/>
        </w:trPr>
        <w:tc>
          <w:tcPr>
            <w:tcW w:w="7513" w:type="dxa"/>
          </w:tcPr>
          <w:p w14:paraId="0EB8926F" w14:textId="77777777" w:rsidR="000B6D3D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D65FE0" w14:textId="77777777" w:rsidR="000B6D3D" w:rsidRPr="00415049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Najdecki</w:t>
            </w:r>
            <w:proofErr w:type="spellEnd"/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(2010). 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zast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osowanie statystyki w edukacji. Rzeszów: Uniwersytet Rzeszowski.</w:t>
            </w:r>
          </w:p>
          <w:p w14:paraId="1028ED05" w14:textId="77777777" w:rsidR="000B6D3D" w:rsidRPr="00415049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P.,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Zaręba L. (2006). Elementy statystyki. Rzeszów: „Fosze”.</w:t>
            </w:r>
          </w:p>
          <w:p w14:paraId="0D1987BA" w14:textId="77777777" w:rsidR="000B6D3D" w:rsidRPr="007C4B4A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B6D3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Wrotek</w:t>
            </w:r>
            <w:proofErr w:type="spellEnd"/>
            <w:r w:rsidRPr="000B6D3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W. (2013). ABC Excel 2013 PL. </w:t>
            </w:r>
            <w:r w:rsidRP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Gliwice: Helion 2013</w:t>
            </w:r>
          </w:p>
          <w:p w14:paraId="277892CF" w14:textId="77777777" w:rsidR="000B6D3D" w:rsidRPr="00415049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 R. (2009).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statystyczne w naukach społecz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Elementy teorii i zadania. Lublin: Wyd. KUL.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7A4D76E" w14:textId="77777777" w:rsidR="000B6D3D" w:rsidRPr="00415049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(2004).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Przewodnik po statystyce dla socjologów,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SPSS Polska.</w:t>
            </w:r>
          </w:p>
          <w:p w14:paraId="69E974B2" w14:textId="77777777" w:rsidR="000B6D3D" w:rsidRPr="009C54AE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ieczorkowska G., Wierzbiński J. (2007).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yka. Analiza badań społecznych. Warszawa: Scholar.</w:t>
            </w:r>
          </w:p>
        </w:tc>
      </w:tr>
      <w:tr w:rsidR="000B6D3D" w:rsidRPr="00DE5658" w14:paraId="25FDA44C" w14:textId="77777777" w:rsidTr="009C205A">
        <w:trPr>
          <w:trHeight w:val="397"/>
        </w:trPr>
        <w:tc>
          <w:tcPr>
            <w:tcW w:w="7513" w:type="dxa"/>
          </w:tcPr>
          <w:p w14:paraId="66A5F925" w14:textId="77777777" w:rsidR="000B6D3D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853E227" w14:textId="77777777" w:rsidR="000B6D3D" w:rsidRPr="00415049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Y. (2003).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Analiza statystyc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 w psychologii i pedagogice. Warszawa: Wydawnictwo PWN. 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fragmenty)</w:t>
            </w:r>
          </w:p>
          <w:p w14:paraId="1517A040" w14:textId="77777777" w:rsidR="000B6D3D" w:rsidRPr="00415049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 (2007). 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t xml:space="preserve"> </w:t>
            </w:r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Praktyczny poradnik analizy danych w naukach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 na przykładach z psychologii. Warszawa: </w:t>
            </w:r>
            <w:proofErr w:type="spellStart"/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SWPS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66B85ED" w14:textId="77777777" w:rsidR="000B6D3D" w:rsidRPr="00DE5658" w:rsidRDefault="000B6D3D" w:rsidP="009C20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K. (2005).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biegu, gotowi - start! Wprowadzenie 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SPSS dla Windows. Gdańsk: 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Wydawnictwo Psychologiczne.</w:t>
            </w:r>
          </w:p>
        </w:tc>
      </w:tr>
    </w:tbl>
    <w:p w14:paraId="3F6E8A33" w14:textId="77777777" w:rsidR="000B6D3D" w:rsidRDefault="000B6D3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2D4C1" w14:textId="67FBBC2A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43CE0" w14:textId="77777777" w:rsidR="00A24959" w:rsidRDefault="00A24959" w:rsidP="00C16ABF">
      <w:pPr>
        <w:spacing w:after="0" w:line="240" w:lineRule="auto"/>
      </w:pPr>
      <w:r>
        <w:separator/>
      </w:r>
    </w:p>
  </w:endnote>
  <w:endnote w:type="continuationSeparator" w:id="0">
    <w:p w14:paraId="022DA643" w14:textId="77777777" w:rsidR="00A24959" w:rsidRDefault="00A249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C5A2B" w14:textId="77777777" w:rsidR="00A24959" w:rsidRDefault="00A24959" w:rsidP="00C16ABF">
      <w:pPr>
        <w:spacing w:after="0" w:line="240" w:lineRule="auto"/>
      </w:pPr>
      <w:r>
        <w:separator/>
      </w:r>
    </w:p>
  </w:footnote>
  <w:footnote w:type="continuationSeparator" w:id="0">
    <w:p w14:paraId="4C4AAAD5" w14:textId="77777777" w:rsidR="00A24959" w:rsidRDefault="00A24959" w:rsidP="00C16ABF">
      <w:pPr>
        <w:spacing w:after="0" w:line="240" w:lineRule="auto"/>
      </w:pPr>
      <w:r>
        <w:continuationSeparator/>
      </w:r>
    </w:p>
  </w:footnote>
  <w:footnote w:id="1">
    <w:p w14:paraId="22210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2B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A81"/>
    <w:rsid w:val="000B3E37"/>
    <w:rsid w:val="000B5143"/>
    <w:rsid w:val="000B6D3D"/>
    <w:rsid w:val="000D04B0"/>
    <w:rsid w:val="000F1C57"/>
    <w:rsid w:val="000F5615"/>
    <w:rsid w:val="00102B00"/>
    <w:rsid w:val="00103EE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70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1BF6"/>
    <w:rsid w:val="002336F9"/>
    <w:rsid w:val="0024028F"/>
    <w:rsid w:val="00244ABC"/>
    <w:rsid w:val="002470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C8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5049"/>
    <w:rsid w:val="0042145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8EF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76250"/>
    <w:rsid w:val="0059484D"/>
    <w:rsid w:val="005A0855"/>
    <w:rsid w:val="005A3196"/>
    <w:rsid w:val="005B1FF3"/>
    <w:rsid w:val="005C080F"/>
    <w:rsid w:val="005C55E5"/>
    <w:rsid w:val="005C696A"/>
    <w:rsid w:val="005D537A"/>
    <w:rsid w:val="005E372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84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3580A"/>
    <w:rsid w:val="008449B3"/>
    <w:rsid w:val="008552A2"/>
    <w:rsid w:val="0085555B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C1A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95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658"/>
    <w:rsid w:val="00DF320D"/>
    <w:rsid w:val="00DF71C8"/>
    <w:rsid w:val="00E0230E"/>
    <w:rsid w:val="00E129B8"/>
    <w:rsid w:val="00E21E7D"/>
    <w:rsid w:val="00E22FBC"/>
    <w:rsid w:val="00E24BF5"/>
    <w:rsid w:val="00E25338"/>
    <w:rsid w:val="00E42D51"/>
    <w:rsid w:val="00E51E44"/>
    <w:rsid w:val="00E55C53"/>
    <w:rsid w:val="00E63348"/>
    <w:rsid w:val="00E742AA"/>
    <w:rsid w:val="00E77E88"/>
    <w:rsid w:val="00E8107D"/>
    <w:rsid w:val="00E94E7B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4DE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D88C"/>
  <w15:docId w15:val="{FD6F0E80-3425-446B-9933-7B760A62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1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1BF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BF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D601E9-3190-4F90-8916-C26773267E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89C26A-D10A-4340-98C6-E4D50CAAFD86}"/>
</file>

<file path=customXml/itemProps3.xml><?xml version="1.0" encoding="utf-8"?>
<ds:datastoreItem xmlns:ds="http://schemas.openxmlformats.org/officeDocument/2006/customXml" ds:itemID="{6EEDCF7F-47F5-4AF0-9798-A17C26DA83A4}"/>
</file>

<file path=customXml/itemProps4.xml><?xml version="1.0" encoding="utf-8"?>
<ds:datastoreItem xmlns:ds="http://schemas.openxmlformats.org/officeDocument/2006/customXml" ds:itemID="{51E9BE01-EE20-4E41-A709-4EA1A6E4336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3</cp:revision>
  <cp:lastPrinted>2019-02-06T12:12:00Z</cp:lastPrinted>
  <dcterms:created xsi:type="dcterms:W3CDTF">2021-09-30T14:48:00Z</dcterms:created>
  <dcterms:modified xsi:type="dcterms:W3CDTF">2021-10-01T12:49:00Z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